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2444C" w14:textId="323DCD45" w:rsidR="00C210FD" w:rsidRDefault="003B48BF">
      <w:r>
        <w:t xml:space="preserve">Šešių </w:t>
      </w:r>
      <w:r w:rsidR="00794E15" w:rsidRPr="00B67F93">
        <w:t xml:space="preserve">sluoksnių </w:t>
      </w:r>
      <w:r w:rsidRPr="00B67F93">
        <w:t xml:space="preserve">FFP tipo </w:t>
      </w:r>
      <w:r w:rsidR="00794E15" w:rsidRPr="00B67F93">
        <w:t>veido kaukių</w:t>
      </w:r>
      <w:r w:rsidR="003E4CD4" w:rsidRPr="00B67F93">
        <w:t xml:space="preserve">  (respiratorių)</w:t>
      </w:r>
      <w:r w:rsidR="003E4CD4">
        <w:t xml:space="preserve"> </w:t>
      </w:r>
      <w:r w:rsidR="00F34E97" w:rsidRPr="00F34E97">
        <w:t xml:space="preserve"> gamybos linija</w:t>
      </w:r>
      <w:r w:rsidR="00067E5C">
        <w:t xml:space="preserve"> iš neaustin</w:t>
      </w:r>
      <w:r w:rsidR="006A2C3F">
        <w:t>ių</w:t>
      </w:r>
      <w:r w:rsidR="00067E5C">
        <w:t xml:space="preserve"> </w:t>
      </w:r>
      <w:r w:rsidR="006A2C3F">
        <w:t>medžiagų</w:t>
      </w:r>
    </w:p>
    <w:p w14:paraId="372BFA90" w14:textId="36D9D35D" w:rsidR="008D58C4" w:rsidRDefault="008D58C4" w:rsidP="008D58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3670"/>
        <w:gridCol w:w="2317"/>
        <w:gridCol w:w="2540"/>
      </w:tblGrid>
      <w:tr w:rsidR="008D58C4" w14:paraId="390724DA" w14:textId="77777777" w:rsidTr="00B60C8B">
        <w:tc>
          <w:tcPr>
            <w:tcW w:w="823" w:type="dxa"/>
          </w:tcPr>
          <w:p w14:paraId="5ABC469D" w14:textId="17D309E7" w:rsidR="008D58C4" w:rsidRDefault="008D58C4" w:rsidP="008D58C4">
            <w:r>
              <w:t>Eil.</w:t>
            </w:r>
            <w:r w:rsidR="00794E15">
              <w:t xml:space="preserve"> </w:t>
            </w:r>
            <w:r>
              <w:t>Nr.</w:t>
            </w:r>
          </w:p>
        </w:tc>
        <w:tc>
          <w:tcPr>
            <w:tcW w:w="3670" w:type="dxa"/>
          </w:tcPr>
          <w:p w14:paraId="03EDEC06" w14:textId="77CA1B9F" w:rsidR="008D58C4" w:rsidRDefault="00556574" w:rsidP="008D58C4">
            <w:r>
              <w:t>S</w:t>
            </w:r>
            <w:r w:rsidR="008D58C4">
              <w:t>avybė</w:t>
            </w:r>
          </w:p>
        </w:tc>
        <w:tc>
          <w:tcPr>
            <w:tcW w:w="2317" w:type="dxa"/>
          </w:tcPr>
          <w:p w14:paraId="598466BD" w14:textId="1F928DFD" w:rsidR="008D58C4" w:rsidRDefault="00556574" w:rsidP="008D58C4">
            <w:r>
              <w:t>R</w:t>
            </w:r>
            <w:r w:rsidR="008D58C4">
              <w:t>eikalavimas</w:t>
            </w:r>
          </w:p>
        </w:tc>
        <w:tc>
          <w:tcPr>
            <w:tcW w:w="2540" w:type="dxa"/>
          </w:tcPr>
          <w:p w14:paraId="47664237" w14:textId="545DD3B0" w:rsidR="008D58C4" w:rsidRDefault="00556574" w:rsidP="008D58C4">
            <w:r>
              <w:t>P</w:t>
            </w:r>
            <w:r w:rsidR="008D58C4">
              <w:t>astabos</w:t>
            </w:r>
          </w:p>
        </w:tc>
      </w:tr>
      <w:tr w:rsidR="008D58C4" w14:paraId="1E300EA8" w14:textId="77777777" w:rsidTr="00B60C8B">
        <w:tc>
          <w:tcPr>
            <w:tcW w:w="823" w:type="dxa"/>
          </w:tcPr>
          <w:p w14:paraId="621D961C" w14:textId="3A3CEC1B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414A4FD" w14:textId="33A63506" w:rsidR="008D58C4" w:rsidRDefault="004F2F73" w:rsidP="008D58C4">
            <w:r>
              <w:t>Elektros į</w:t>
            </w:r>
            <w:r w:rsidR="008D58C4" w:rsidRPr="008D58C4">
              <w:t>tampa</w:t>
            </w:r>
          </w:p>
        </w:tc>
        <w:tc>
          <w:tcPr>
            <w:tcW w:w="2317" w:type="dxa"/>
          </w:tcPr>
          <w:p w14:paraId="470A3834" w14:textId="268978C2" w:rsidR="008D58C4" w:rsidRDefault="008D58C4" w:rsidP="00794E15">
            <w:r w:rsidRPr="008D58C4">
              <w:t>AC</w:t>
            </w:r>
            <w:r w:rsidR="00794E15">
              <w:t xml:space="preserve">220 </w:t>
            </w:r>
            <w:r w:rsidRPr="008D58C4">
              <w:t>V</w:t>
            </w:r>
            <w:r w:rsidR="00794E15">
              <w:t>;</w:t>
            </w:r>
            <w:r w:rsidRPr="008D58C4">
              <w:t xml:space="preserve"> 50 Hz;</w:t>
            </w:r>
          </w:p>
        </w:tc>
        <w:tc>
          <w:tcPr>
            <w:tcW w:w="2540" w:type="dxa"/>
          </w:tcPr>
          <w:p w14:paraId="6E1B08DE" w14:textId="77777777" w:rsidR="008D58C4" w:rsidRDefault="008D58C4" w:rsidP="008D58C4"/>
        </w:tc>
      </w:tr>
      <w:tr w:rsidR="008D58C4" w14:paraId="0E163F88" w14:textId="77777777" w:rsidTr="00B60C8B">
        <w:tc>
          <w:tcPr>
            <w:tcW w:w="823" w:type="dxa"/>
          </w:tcPr>
          <w:p w14:paraId="34AF0CFD" w14:textId="4E3A8AB8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A92041A" w14:textId="1698B62F" w:rsidR="008D58C4" w:rsidRDefault="004F2F73" w:rsidP="00556574">
            <w:r>
              <w:t>Elektros g</w:t>
            </w:r>
            <w:r w:rsidR="008D58C4" w:rsidRPr="008D58C4">
              <w:t>alia visa</w:t>
            </w:r>
            <w:r w:rsidR="00556574">
              <w:t>i gamybos linijai</w:t>
            </w:r>
          </w:p>
        </w:tc>
        <w:tc>
          <w:tcPr>
            <w:tcW w:w="2317" w:type="dxa"/>
          </w:tcPr>
          <w:p w14:paraId="0EB42A25" w14:textId="092C488E" w:rsidR="008D58C4" w:rsidRPr="00B67F93" w:rsidRDefault="00A55300" w:rsidP="00794E15">
            <w:r w:rsidRPr="00B67F93">
              <w:t>Iki</w:t>
            </w:r>
            <w:r w:rsidR="00794E15" w:rsidRPr="00B67F93">
              <w:t xml:space="preserve"> 15</w:t>
            </w:r>
            <w:r w:rsidR="008D58C4" w:rsidRPr="00B67F93">
              <w:t xml:space="preserve"> </w:t>
            </w:r>
            <w:r w:rsidR="00067E5C" w:rsidRPr="00B67F93">
              <w:t>k</w:t>
            </w:r>
            <w:r w:rsidR="008D58C4" w:rsidRPr="00B67F93">
              <w:t>W</w:t>
            </w:r>
          </w:p>
        </w:tc>
        <w:tc>
          <w:tcPr>
            <w:tcW w:w="2540" w:type="dxa"/>
          </w:tcPr>
          <w:p w14:paraId="30C198F8" w14:textId="77777777" w:rsidR="008D58C4" w:rsidRDefault="008D58C4" w:rsidP="008D58C4"/>
        </w:tc>
      </w:tr>
      <w:tr w:rsidR="00DA6016" w14:paraId="3DD850D8" w14:textId="77777777" w:rsidTr="00B60C8B">
        <w:tc>
          <w:tcPr>
            <w:tcW w:w="823" w:type="dxa"/>
          </w:tcPr>
          <w:p w14:paraId="14C33C3A" w14:textId="77777777" w:rsidR="00DA6016" w:rsidRDefault="00DA6016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0EA4920" w14:textId="2EA23607" w:rsidR="00DA6016" w:rsidRPr="008D58C4" w:rsidRDefault="00DA6016" w:rsidP="00556574">
            <w:r>
              <w:t xml:space="preserve">Suspausto oro slėgis </w:t>
            </w:r>
          </w:p>
        </w:tc>
        <w:tc>
          <w:tcPr>
            <w:tcW w:w="2317" w:type="dxa"/>
          </w:tcPr>
          <w:p w14:paraId="5704121C" w14:textId="050CD81E" w:rsidR="00DA6016" w:rsidRPr="00B67F93" w:rsidRDefault="00DA6016" w:rsidP="00862DD1">
            <w:r w:rsidRPr="00B67F93">
              <w:t xml:space="preserve">Iki </w:t>
            </w:r>
            <w:r w:rsidR="00862DD1" w:rsidRPr="00B67F93">
              <w:t>6</w:t>
            </w:r>
            <w:r w:rsidRPr="00B67F93">
              <w:t xml:space="preserve"> bar</w:t>
            </w:r>
          </w:p>
        </w:tc>
        <w:tc>
          <w:tcPr>
            <w:tcW w:w="2540" w:type="dxa"/>
          </w:tcPr>
          <w:p w14:paraId="5237B2EF" w14:textId="77777777" w:rsidR="00DA6016" w:rsidRDefault="00DA6016" w:rsidP="008D58C4"/>
        </w:tc>
      </w:tr>
      <w:tr w:rsidR="008D58C4" w14:paraId="3A9380C7" w14:textId="77777777" w:rsidTr="00B60C8B">
        <w:tc>
          <w:tcPr>
            <w:tcW w:w="823" w:type="dxa"/>
          </w:tcPr>
          <w:p w14:paraId="06900B4B" w14:textId="36E8968D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F0DE947" w14:textId="466FD2D5" w:rsidR="008D58C4" w:rsidRPr="003E4CD4" w:rsidRDefault="00842133" w:rsidP="008D58C4">
            <w:r>
              <w:t>Įrenginio išmatavimai pilnai sumontavus, su erdve, reikalinga  vykdyti gamybos procesą</w:t>
            </w:r>
            <w:r w:rsidR="00767539">
              <w:t xml:space="preserve"> (</w:t>
            </w:r>
            <w:r w:rsidR="004F2F73">
              <w:t>maksimalūs</w:t>
            </w:r>
            <w:r w:rsidR="00767539">
              <w:t>)</w:t>
            </w:r>
          </w:p>
        </w:tc>
        <w:tc>
          <w:tcPr>
            <w:tcW w:w="2317" w:type="dxa"/>
          </w:tcPr>
          <w:p w14:paraId="0C817BCD" w14:textId="5837ADBD" w:rsidR="003B48BF" w:rsidRPr="00E34BFC" w:rsidRDefault="003B48BF" w:rsidP="003B48BF">
            <w:bookmarkStart w:id="0" w:name="_GoBack"/>
            <w:bookmarkEnd w:id="0"/>
            <w:r w:rsidRPr="00E34BFC">
              <w:t>Ilgis:</w:t>
            </w:r>
            <w:r w:rsidR="00D35B46" w:rsidRPr="00E34BFC">
              <w:t xml:space="preserve"> nuo 7 iki </w:t>
            </w:r>
            <w:r w:rsidRPr="00E34BFC">
              <w:t xml:space="preserve"> 9 m</w:t>
            </w:r>
          </w:p>
          <w:p w14:paraId="5E771241" w14:textId="6B110D4A" w:rsidR="003B48BF" w:rsidRPr="00E34BFC" w:rsidRDefault="003B48BF" w:rsidP="003B48BF">
            <w:r w:rsidRPr="00E34BFC">
              <w:t>Aukštis:</w:t>
            </w:r>
            <w:r w:rsidR="00D35B46" w:rsidRPr="00E34BFC">
              <w:t xml:space="preserve"> nuo 2 iki</w:t>
            </w:r>
            <w:r w:rsidRPr="00E34BFC">
              <w:t xml:space="preserve"> 3 m</w:t>
            </w:r>
          </w:p>
          <w:p w14:paraId="33BB2901" w14:textId="4B28CD42" w:rsidR="008D58C4" w:rsidRPr="00856146" w:rsidRDefault="003B48BF" w:rsidP="00D35B46">
            <w:pPr>
              <w:rPr>
                <w:highlight w:val="yellow"/>
              </w:rPr>
            </w:pPr>
            <w:r w:rsidRPr="00E34BFC">
              <w:t xml:space="preserve">Plotis: </w:t>
            </w:r>
            <w:r w:rsidR="00D35B46" w:rsidRPr="00E34BFC">
              <w:t xml:space="preserve">nuo 1,5 m iki 3 </w:t>
            </w:r>
            <w:r w:rsidRPr="00E34BFC">
              <w:t>m</w:t>
            </w:r>
          </w:p>
        </w:tc>
        <w:tc>
          <w:tcPr>
            <w:tcW w:w="2540" w:type="dxa"/>
          </w:tcPr>
          <w:p w14:paraId="2E20C788" w14:textId="33E1D32F" w:rsidR="008D58C4" w:rsidRDefault="008D58C4" w:rsidP="008D58C4"/>
        </w:tc>
      </w:tr>
      <w:tr w:rsidR="00B60C8B" w14:paraId="300793AC" w14:textId="77777777" w:rsidTr="00B60C8B">
        <w:tc>
          <w:tcPr>
            <w:tcW w:w="823" w:type="dxa"/>
          </w:tcPr>
          <w:p w14:paraId="788CEE73" w14:textId="77777777" w:rsidR="00B60C8B" w:rsidRDefault="00B60C8B" w:rsidP="00B60C8B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1A498F4" w14:textId="747C13FE" w:rsidR="00B60C8B" w:rsidRDefault="00B60C8B" w:rsidP="00B60C8B">
            <w:r>
              <w:t>Gaminiui naudojama medžiaga</w:t>
            </w:r>
          </w:p>
        </w:tc>
        <w:tc>
          <w:tcPr>
            <w:tcW w:w="2317" w:type="dxa"/>
          </w:tcPr>
          <w:p w14:paraId="328CA720" w14:textId="4C4ADAB7" w:rsidR="00B60C8B" w:rsidRPr="003E4CD4" w:rsidRDefault="00B60C8B" w:rsidP="00B60C8B">
            <w:r>
              <w:t>Neaustinė polipropileno medžiaga + Neaustinė karšto oro medvilnė + Lydyto pūsto neaustinio polipropileno medžiaga + Lydyto pūsto neaustinio polipropileno medžiaga + Neaustinė polipropileno medžiaga</w:t>
            </w:r>
            <w:r w:rsidRPr="003E4CD4" w:rsidDel="00065926">
              <w:t xml:space="preserve"> </w:t>
            </w:r>
          </w:p>
        </w:tc>
        <w:tc>
          <w:tcPr>
            <w:tcW w:w="2540" w:type="dxa"/>
          </w:tcPr>
          <w:p w14:paraId="58F45256" w14:textId="7E348597" w:rsidR="00B60C8B" w:rsidRDefault="00B60C8B" w:rsidP="00B60C8B">
            <w:r>
              <w:t xml:space="preserve">PP </w:t>
            </w:r>
            <w:proofErr w:type="spellStart"/>
            <w:r>
              <w:t>spunbond</w:t>
            </w:r>
            <w:proofErr w:type="spellEnd"/>
            <w:r>
              <w:t xml:space="preserve"> </w:t>
            </w:r>
            <w:proofErr w:type="spellStart"/>
            <w:r>
              <w:t>nonwoven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 xml:space="preserve"> + </w:t>
            </w:r>
            <w:proofErr w:type="spellStart"/>
            <w:r>
              <w:t>Hot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 xml:space="preserve"> </w:t>
            </w:r>
            <w:proofErr w:type="spellStart"/>
            <w:r>
              <w:t>Cotton</w:t>
            </w:r>
            <w:proofErr w:type="spellEnd"/>
            <w:r>
              <w:t xml:space="preserve"> </w:t>
            </w:r>
            <w:proofErr w:type="spellStart"/>
            <w:r>
              <w:t>non</w:t>
            </w:r>
            <w:proofErr w:type="spellEnd"/>
            <w:r>
              <w:t xml:space="preserve"> </w:t>
            </w:r>
            <w:proofErr w:type="spellStart"/>
            <w:r>
              <w:t>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 xml:space="preserve"> + </w:t>
            </w:r>
            <w:proofErr w:type="spellStart"/>
            <w:r>
              <w:t>N</w:t>
            </w:r>
            <w:r w:rsidRPr="00F726F3">
              <w:t>on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woven</w:t>
            </w:r>
            <w:proofErr w:type="spellEnd"/>
            <w:r w:rsidRPr="00F726F3">
              <w:t xml:space="preserve"> </w:t>
            </w:r>
            <w:r>
              <w:t xml:space="preserve">PP </w:t>
            </w:r>
            <w:proofErr w:type="spellStart"/>
            <w:r w:rsidRPr="00F726F3">
              <w:t>melt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blown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fabric</w:t>
            </w:r>
            <w:proofErr w:type="spellEnd"/>
            <w:r>
              <w:t xml:space="preserve"> + </w:t>
            </w:r>
            <w:proofErr w:type="spellStart"/>
            <w:r>
              <w:t>N</w:t>
            </w:r>
            <w:r w:rsidRPr="00F726F3">
              <w:t>on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woven</w:t>
            </w:r>
            <w:proofErr w:type="spellEnd"/>
            <w:r w:rsidRPr="00F726F3">
              <w:t xml:space="preserve"> </w:t>
            </w:r>
            <w:r>
              <w:t xml:space="preserve">PP </w:t>
            </w:r>
            <w:proofErr w:type="spellStart"/>
            <w:r w:rsidRPr="00F726F3">
              <w:t>melt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blown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fabric</w:t>
            </w:r>
            <w:proofErr w:type="spellEnd"/>
            <w:r>
              <w:t xml:space="preserve"> + PP </w:t>
            </w:r>
            <w:proofErr w:type="spellStart"/>
            <w:r>
              <w:t>spunbond</w:t>
            </w:r>
            <w:proofErr w:type="spellEnd"/>
            <w:r>
              <w:t xml:space="preserve"> </w:t>
            </w:r>
            <w:proofErr w:type="spellStart"/>
            <w:r>
              <w:t>nonwoven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</w:p>
        </w:tc>
      </w:tr>
      <w:tr w:rsidR="00F57171" w14:paraId="1AFF1520" w14:textId="77777777" w:rsidTr="00B60C8B">
        <w:tc>
          <w:tcPr>
            <w:tcW w:w="823" w:type="dxa"/>
          </w:tcPr>
          <w:p w14:paraId="3B768907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D73AB9B" w14:textId="4C3903C1" w:rsidR="00F57171" w:rsidRDefault="00F57171" w:rsidP="00F57171">
            <w:r>
              <w:t>Įrenginio valdymo meniu kalba</w:t>
            </w:r>
          </w:p>
        </w:tc>
        <w:tc>
          <w:tcPr>
            <w:tcW w:w="2317" w:type="dxa"/>
          </w:tcPr>
          <w:p w14:paraId="698B3FE2" w14:textId="24CB0367" w:rsidR="00F57171" w:rsidRDefault="00F57171" w:rsidP="00F57171">
            <w:r>
              <w:t>EN</w:t>
            </w:r>
          </w:p>
        </w:tc>
        <w:tc>
          <w:tcPr>
            <w:tcW w:w="2540" w:type="dxa"/>
          </w:tcPr>
          <w:p w14:paraId="1E1EB47E" w14:textId="068F5AA2" w:rsidR="00F57171" w:rsidRDefault="00290870" w:rsidP="00F57171">
            <w:r>
              <w:t>LT kalba - privalumas</w:t>
            </w:r>
          </w:p>
        </w:tc>
      </w:tr>
      <w:tr w:rsidR="00F57171" w14:paraId="12A74DB6" w14:textId="77777777" w:rsidTr="00B60C8B">
        <w:tc>
          <w:tcPr>
            <w:tcW w:w="823" w:type="dxa"/>
          </w:tcPr>
          <w:p w14:paraId="328C6D32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045F8CC" w14:textId="1550FF03" w:rsidR="00F57171" w:rsidRDefault="00F57171" w:rsidP="00F57171">
            <w:r>
              <w:t>Įrenginio klaidų ir gedimų indikacinė sistema</w:t>
            </w:r>
          </w:p>
        </w:tc>
        <w:tc>
          <w:tcPr>
            <w:tcW w:w="2317" w:type="dxa"/>
          </w:tcPr>
          <w:p w14:paraId="27667796" w14:textId="7646E57A" w:rsidR="00F57171" w:rsidRDefault="00F57171" w:rsidP="00F57171">
            <w:r>
              <w:t>Taip, EN kalba</w:t>
            </w:r>
          </w:p>
        </w:tc>
        <w:tc>
          <w:tcPr>
            <w:tcW w:w="2540" w:type="dxa"/>
          </w:tcPr>
          <w:p w14:paraId="2106884A" w14:textId="10B16166" w:rsidR="00F57171" w:rsidRDefault="00290870" w:rsidP="00F57171">
            <w:r>
              <w:t>LT kalba - privalumas</w:t>
            </w:r>
          </w:p>
        </w:tc>
      </w:tr>
      <w:tr w:rsidR="00290870" w14:paraId="66062CD9" w14:textId="77777777" w:rsidTr="00B60C8B">
        <w:tc>
          <w:tcPr>
            <w:tcW w:w="823" w:type="dxa"/>
          </w:tcPr>
          <w:p w14:paraId="26689AB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1603A756" w14:textId="7F844C69" w:rsidR="00290870" w:rsidRDefault="00290870" w:rsidP="00290870">
            <w:r>
              <w:t>Įrenginio valdymo ir reguliavimo įtaisų informacinių etikečių kalba</w:t>
            </w:r>
          </w:p>
        </w:tc>
        <w:tc>
          <w:tcPr>
            <w:tcW w:w="2317" w:type="dxa"/>
          </w:tcPr>
          <w:p w14:paraId="25374DB5" w14:textId="6EB56C1B" w:rsidR="00290870" w:rsidRDefault="00290870" w:rsidP="00290870">
            <w:r>
              <w:t>EN</w:t>
            </w:r>
          </w:p>
        </w:tc>
        <w:tc>
          <w:tcPr>
            <w:tcW w:w="2540" w:type="dxa"/>
          </w:tcPr>
          <w:p w14:paraId="55ACECD3" w14:textId="112E1C96" w:rsidR="00290870" w:rsidRDefault="00290870" w:rsidP="00290870">
            <w:r>
              <w:t>LT kalba - privalumas</w:t>
            </w:r>
          </w:p>
        </w:tc>
      </w:tr>
      <w:tr w:rsidR="00290870" w14:paraId="16AB5FC3" w14:textId="77777777" w:rsidTr="00B60C8B">
        <w:tc>
          <w:tcPr>
            <w:tcW w:w="823" w:type="dxa"/>
          </w:tcPr>
          <w:p w14:paraId="52E4263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159A5A88" w14:textId="75DDE921" w:rsidR="00290870" w:rsidRDefault="00290870" w:rsidP="00290870">
            <w:r>
              <w:t>Įrenginio montavimo instrukcija</w:t>
            </w:r>
          </w:p>
        </w:tc>
        <w:tc>
          <w:tcPr>
            <w:tcW w:w="2317" w:type="dxa"/>
          </w:tcPr>
          <w:p w14:paraId="5D8FCB60" w14:textId="4101288B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07A1603" w14:textId="77777777" w:rsidR="00290870" w:rsidRDefault="00290870" w:rsidP="00290870"/>
        </w:tc>
      </w:tr>
      <w:tr w:rsidR="00290870" w14:paraId="4AECAC78" w14:textId="77777777" w:rsidTr="00B60C8B">
        <w:tc>
          <w:tcPr>
            <w:tcW w:w="823" w:type="dxa"/>
          </w:tcPr>
          <w:p w14:paraId="5760B22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39EF941" w14:textId="512ACB88" w:rsidR="00290870" w:rsidRDefault="00290870" w:rsidP="00290870">
            <w:r>
              <w:t>Įrenginio saugaus darbo, remonto ir aptarnavimo instrukcija</w:t>
            </w:r>
          </w:p>
        </w:tc>
        <w:tc>
          <w:tcPr>
            <w:tcW w:w="2317" w:type="dxa"/>
          </w:tcPr>
          <w:p w14:paraId="74CCF4D9" w14:textId="647D2327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5DA188C" w14:textId="3AA59900" w:rsidR="00290870" w:rsidRDefault="00290870" w:rsidP="00290870"/>
        </w:tc>
      </w:tr>
      <w:tr w:rsidR="00290870" w14:paraId="11C8C687" w14:textId="77777777" w:rsidTr="00B60C8B">
        <w:tc>
          <w:tcPr>
            <w:tcW w:w="823" w:type="dxa"/>
          </w:tcPr>
          <w:p w14:paraId="0C6F7619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B124AA4" w14:textId="79F8570D" w:rsidR="00290870" w:rsidRDefault="00290870" w:rsidP="00290870">
            <w:r>
              <w:t>Įrenginio naudojimosi instrukcija</w:t>
            </w:r>
          </w:p>
        </w:tc>
        <w:tc>
          <w:tcPr>
            <w:tcW w:w="2317" w:type="dxa"/>
          </w:tcPr>
          <w:p w14:paraId="77C639D6" w14:textId="2FBA7406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0AA5B2CB" w14:textId="7DEB7774" w:rsidR="00290870" w:rsidRDefault="00290870" w:rsidP="00290870"/>
        </w:tc>
      </w:tr>
      <w:tr w:rsidR="00290870" w14:paraId="7429425F" w14:textId="77777777" w:rsidTr="00B60C8B">
        <w:tc>
          <w:tcPr>
            <w:tcW w:w="823" w:type="dxa"/>
          </w:tcPr>
          <w:p w14:paraId="3FF3B9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042C0342" w14:textId="14E609AE" w:rsidR="00290870" w:rsidRDefault="00290870" w:rsidP="00290870">
            <w:r>
              <w:t>įrenginio aptarnavimo, priežiūros ir remonto instrukcija</w:t>
            </w:r>
          </w:p>
        </w:tc>
        <w:tc>
          <w:tcPr>
            <w:tcW w:w="2317" w:type="dxa"/>
          </w:tcPr>
          <w:p w14:paraId="2785B247" w14:textId="1F01D064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4F150337" w14:textId="4D5290E8" w:rsidR="00290870" w:rsidRDefault="00290870" w:rsidP="00290870"/>
        </w:tc>
      </w:tr>
      <w:tr w:rsidR="00290870" w14:paraId="289A1FD6" w14:textId="77777777" w:rsidTr="00B60C8B">
        <w:tc>
          <w:tcPr>
            <w:tcW w:w="823" w:type="dxa"/>
          </w:tcPr>
          <w:p w14:paraId="39F3FDB7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0591A7D" w14:textId="602745F8" w:rsidR="00290870" w:rsidRDefault="00290870" w:rsidP="00290870">
            <w:r>
              <w:t>Įrenginio elektrinės schemos</w:t>
            </w:r>
          </w:p>
        </w:tc>
        <w:tc>
          <w:tcPr>
            <w:tcW w:w="2317" w:type="dxa"/>
          </w:tcPr>
          <w:p w14:paraId="555A126A" w14:textId="23A44760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B8140A6" w14:textId="738DE02E" w:rsidR="00290870" w:rsidRDefault="00290870" w:rsidP="00290870"/>
        </w:tc>
      </w:tr>
      <w:tr w:rsidR="00290870" w14:paraId="2F1DDDA7" w14:textId="77777777" w:rsidTr="00B60C8B">
        <w:tc>
          <w:tcPr>
            <w:tcW w:w="823" w:type="dxa"/>
          </w:tcPr>
          <w:p w14:paraId="517E1F0D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E7A0B37" w14:textId="42215E05" w:rsidR="00290870" w:rsidRDefault="00290870" w:rsidP="00290870">
            <w:r>
              <w:t>Įrenginio pneumatinės schemos</w:t>
            </w:r>
          </w:p>
        </w:tc>
        <w:tc>
          <w:tcPr>
            <w:tcW w:w="2317" w:type="dxa"/>
          </w:tcPr>
          <w:p w14:paraId="5B0D207C" w14:textId="7052E671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21A41748" w14:textId="24DE44FD" w:rsidR="00290870" w:rsidRDefault="00290870" w:rsidP="00290870"/>
        </w:tc>
      </w:tr>
      <w:tr w:rsidR="00290870" w14:paraId="36826078" w14:textId="77777777" w:rsidTr="00B60C8B">
        <w:tc>
          <w:tcPr>
            <w:tcW w:w="823" w:type="dxa"/>
          </w:tcPr>
          <w:p w14:paraId="27BC5DF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006D0421" w14:textId="13C70B27" w:rsidR="00290870" w:rsidRDefault="00290870" w:rsidP="00290870">
            <w:r>
              <w:t>Įrenginio hidraulinės schemos</w:t>
            </w:r>
          </w:p>
        </w:tc>
        <w:tc>
          <w:tcPr>
            <w:tcW w:w="2317" w:type="dxa"/>
          </w:tcPr>
          <w:p w14:paraId="71441916" w14:textId="375F8293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5C835C8C" w14:textId="7E09768C" w:rsidR="00290870" w:rsidRDefault="00290870" w:rsidP="00290870"/>
        </w:tc>
      </w:tr>
      <w:tr w:rsidR="00290870" w14:paraId="08FE5163" w14:textId="77777777" w:rsidTr="00B60C8B">
        <w:tc>
          <w:tcPr>
            <w:tcW w:w="823" w:type="dxa"/>
          </w:tcPr>
          <w:p w14:paraId="2C62B40E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1A25B0B" w14:textId="7C119543" w:rsidR="00290870" w:rsidRDefault="00290870" w:rsidP="00290870">
            <w:r>
              <w:t>Įrenginio atsarginių detalių ir naudojamų aptarnavimo bei priežiūros medžiagų sąrašas</w:t>
            </w:r>
          </w:p>
        </w:tc>
        <w:tc>
          <w:tcPr>
            <w:tcW w:w="2317" w:type="dxa"/>
          </w:tcPr>
          <w:p w14:paraId="2C8BACA8" w14:textId="66210F40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056B85F2" w14:textId="4C15D47E" w:rsidR="00290870" w:rsidRDefault="00290870" w:rsidP="00290870"/>
        </w:tc>
      </w:tr>
      <w:tr w:rsidR="00290870" w14:paraId="072E6D2A" w14:textId="77777777" w:rsidTr="00B60C8B">
        <w:tc>
          <w:tcPr>
            <w:tcW w:w="823" w:type="dxa"/>
          </w:tcPr>
          <w:p w14:paraId="47C01A00" w14:textId="49D1AC2A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FB24552" w14:textId="7BC09061" w:rsidR="00290870" w:rsidRDefault="00290870" w:rsidP="00290870">
            <w:r>
              <w:t>Pagaminamų veido kaukių kiekis (vnt</w:t>
            </w:r>
            <w:r w:rsidR="00B03252">
              <w:t>.</w:t>
            </w:r>
            <w:r>
              <w:t>/val</w:t>
            </w:r>
            <w:r w:rsidR="00B03252">
              <w:t>.</w:t>
            </w:r>
            <w:r>
              <w:t>)</w:t>
            </w:r>
          </w:p>
        </w:tc>
        <w:tc>
          <w:tcPr>
            <w:tcW w:w="2317" w:type="dxa"/>
          </w:tcPr>
          <w:p w14:paraId="651A3407" w14:textId="142F880D" w:rsidR="00290870" w:rsidRDefault="00290870" w:rsidP="00290870">
            <w:r>
              <w:t xml:space="preserve">Ne mažiau kaip </w:t>
            </w:r>
            <w:r w:rsidR="00B60C8B">
              <w:t xml:space="preserve">2400 </w:t>
            </w:r>
            <w:r w:rsidR="007E18AB">
              <w:t>vnt.</w:t>
            </w:r>
            <w:r>
              <w:t>/val</w:t>
            </w:r>
            <w:r w:rsidR="007E18AB">
              <w:t>.</w:t>
            </w:r>
          </w:p>
        </w:tc>
        <w:tc>
          <w:tcPr>
            <w:tcW w:w="2540" w:type="dxa"/>
          </w:tcPr>
          <w:p w14:paraId="394AD732" w14:textId="77777777" w:rsidR="00290870" w:rsidRDefault="00290870" w:rsidP="00290870"/>
        </w:tc>
      </w:tr>
      <w:tr w:rsidR="00290870" w14:paraId="58D192B4" w14:textId="77777777" w:rsidTr="00D35B46">
        <w:tc>
          <w:tcPr>
            <w:tcW w:w="823" w:type="dxa"/>
          </w:tcPr>
          <w:p w14:paraId="2D6C3327" w14:textId="0BC6A6A5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  <w:shd w:val="clear" w:color="auto" w:fill="auto"/>
          </w:tcPr>
          <w:p w14:paraId="2AF32514" w14:textId="70B4C30F" w:rsidR="00290870" w:rsidRDefault="00290870" w:rsidP="00290870">
            <w:r>
              <w:t>Pagamintos veido kaukės dydis</w:t>
            </w:r>
          </w:p>
        </w:tc>
        <w:tc>
          <w:tcPr>
            <w:tcW w:w="2317" w:type="dxa"/>
            <w:shd w:val="clear" w:color="auto" w:fill="auto"/>
          </w:tcPr>
          <w:p w14:paraId="4CE235CC" w14:textId="713294F1" w:rsidR="00290870" w:rsidRDefault="00590567" w:rsidP="00290870">
            <w:r w:rsidRPr="00D35B46">
              <w:t>KN 95 tipo</w:t>
            </w:r>
          </w:p>
        </w:tc>
        <w:tc>
          <w:tcPr>
            <w:tcW w:w="2540" w:type="dxa"/>
          </w:tcPr>
          <w:p w14:paraId="1D36C288" w14:textId="058AE348" w:rsidR="00290870" w:rsidRDefault="00B60C8B" w:rsidP="00290870">
            <w:r>
              <w:t>KN 95 tipo</w:t>
            </w:r>
          </w:p>
        </w:tc>
      </w:tr>
      <w:tr w:rsidR="00290870" w14:paraId="3D49E525" w14:textId="77777777" w:rsidTr="00B60C8B">
        <w:tc>
          <w:tcPr>
            <w:tcW w:w="823" w:type="dxa"/>
          </w:tcPr>
          <w:p w14:paraId="68468875" w14:textId="5EF3C42F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4EDE431" w14:textId="6D0691F9" w:rsidR="00290870" w:rsidRDefault="00290870" w:rsidP="00290870">
            <w:r>
              <w:t xml:space="preserve">Kitos veido kaukės savybės </w:t>
            </w:r>
          </w:p>
        </w:tc>
        <w:tc>
          <w:tcPr>
            <w:tcW w:w="2317" w:type="dxa"/>
          </w:tcPr>
          <w:p w14:paraId="56DBA1B1" w14:textId="037AAC09" w:rsidR="00290870" w:rsidRDefault="00290870" w:rsidP="00290870">
            <w:pPr>
              <w:pStyle w:val="ListParagraph"/>
              <w:numPr>
                <w:ilvl w:val="0"/>
                <w:numId w:val="1"/>
              </w:numPr>
            </w:pPr>
            <w:r>
              <w:t>Su kilpomis užkabinimui už ausų</w:t>
            </w:r>
          </w:p>
          <w:p w14:paraId="65581705" w14:textId="13D72A49" w:rsidR="00290870" w:rsidRDefault="00290870" w:rsidP="00290870">
            <w:pPr>
              <w:pStyle w:val="ListParagraph"/>
              <w:numPr>
                <w:ilvl w:val="0"/>
                <w:numId w:val="1"/>
              </w:numPr>
            </w:pPr>
            <w:r>
              <w:t xml:space="preserve">Su sutvirtinimo vielute nosies </w:t>
            </w:r>
            <w:r>
              <w:lastRenderedPageBreak/>
              <w:t>srityje</w:t>
            </w:r>
          </w:p>
        </w:tc>
        <w:tc>
          <w:tcPr>
            <w:tcW w:w="2540" w:type="dxa"/>
          </w:tcPr>
          <w:p w14:paraId="7F781851" w14:textId="77777777" w:rsidR="00290870" w:rsidRDefault="00290870" w:rsidP="00290870"/>
        </w:tc>
      </w:tr>
      <w:tr w:rsidR="00290870" w14:paraId="291EF04B" w14:textId="77777777" w:rsidTr="00B60C8B">
        <w:tc>
          <w:tcPr>
            <w:tcW w:w="823" w:type="dxa"/>
          </w:tcPr>
          <w:p w14:paraId="56A2B0B7" w14:textId="48BA1A69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A623E1D" w14:textId="253EE726" w:rsidR="00290870" w:rsidRDefault="00290870" w:rsidP="00290870">
            <w:r>
              <w:t>Medžiagos ritinių skaičius</w:t>
            </w:r>
          </w:p>
        </w:tc>
        <w:tc>
          <w:tcPr>
            <w:tcW w:w="2317" w:type="dxa"/>
          </w:tcPr>
          <w:p w14:paraId="65F5AC02" w14:textId="3C3DE473" w:rsidR="00290870" w:rsidRPr="009627EE" w:rsidRDefault="00FA7936" w:rsidP="00290870">
            <w:pPr>
              <w:rPr>
                <w:highlight w:val="yellow"/>
              </w:rPr>
            </w:pPr>
            <w:r w:rsidRPr="009627EE">
              <w:rPr>
                <w:highlight w:val="yellow"/>
              </w:rPr>
              <w:t>6</w:t>
            </w:r>
          </w:p>
        </w:tc>
        <w:tc>
          <w:tcPr>
            <w:tcW w:w="2540" w:type="dxa"/>
          </w:tcPr>
          <w:p w14:paraId="1CD4C1E3" w14:textId="1235C561" w:rsidR="00290870" w:rsidRDefault="00D35B46" w:rsidP="001B037F">
            <w:ins w:id="1" w:author="computer" w:date="2021-02-15T13:32:00Z">
              <w:r>
                <w:t xml:space="preserve">Privalo </w:t>
              </w:r>
            </w:ins>
            <w:ins w:id="2" w:author="computer" w:date="2021-02-15T13:33:00Z">
              <w:r>
                <w:t xml:space="preserve">būti būtent 6 ritiniai, kad gauti 6 sluoksnių kaukes </w:t>
              </w:r>
            </w:ins>
          </w:p>
        </w:tc>
      </w:tr>
      <w:tr w:rsidR="002D7A20" w14:paraId="61239F77" w14:textId="77777777" w:rsidTr="00B60C8B">
        <w:tc>
          <w:tcPr>
            <w:tcW w:w="823" w:type="dxa"/>
          </w:tcPr>
          <w:p w14:paraId="63B3632D" w14:textId="77777777" w:rsidR="002D7A20" w:rsidRDefault="002D7A2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3F0A9C9" w14:textId="35D3FA96" w:rsidR="002D7A20" w:rsidRDefault="002D7A20" w:rsidP="00290870">
            <w:r>
              <w:t>Medžiagos ritinių skersmuo</w:t>
            </w:r>
          </w:p>
        </w:tc>
        <w:tc>
          <w:tcPr>
            <w:tcW w:w="2317" w:type="dxa"/>
          </w:tcPr>
          <w:p w14:paraId="72AE6832" w14:textId="4B300CDD" w:rsidR="002D7A20" w:rsidRPr="009627EE" w:rsidDel="00FA7936" w:rsidRDefault="00D35B46" w:rsidP="00D35B46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Nuo 700 </w:t>
            </w:r>
            <w:r w:rsidR="002D7A20" w:rsidRPr="009627EE">
              <w:rPr>
                <w:highlight w:val="yellow"/>
              </w:rPr>
              <w:t xml:space="preserve">Iki </w:t>
            </w:r>
            <w:r>
              <w:rPr>
                <w:highlight w:val="yellow"/>
              </w:rPr>
              <w:t>9</w:t>
            </w:r>
            <w:r w:rsidR="002D7A20" w:rsidRPr="009627EE">
              <w:rPr>
                <w:highlight w:val="yellow"/>
              </w:rPr>
              <w:t>00 mm</w:t>
            </w:r>
          </w:p>
        </w:tc>
        <w:tc>
          <w:tcPr>
            <w:tcW w:w="2540" w:type="dxa"/>
          </w:tcPr>
          <w:p w14:paraId="27E040D3" w14:textId="7BA9278E" w:rsidR="002D7A20" w:rsidRDefault="002D7A20" w:rsidP="00290870"/>
        </w:tc>
      </w:tr>
      <w:tr w:rsidR="00290870" w14:paraId="53F915FA" w14:textId="77777777" w:rsidTr="00B60C8B">
        <w:tc>
          <w:tcPr>
            <w:tcW w:w="823" w:type="dxa"/>
          </w:tcPr>
          <w:p w14:paraId="57435AD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E003881" w14:textId="0CF70205" w:rsidR="00290870" w:rsidRDefault="00290870" w:rsidP="00290870">
            <w:r>
              <w:t>Sutvirtinimo vielutės ritinių skaičius</w:t>
            </w:r>
          </w:p>
        </w:tc>
        <w:tc>
          <w:tcPr>
            <w:tcW w:w="2317" w:type="dxa"/>
          </w:tcPr>
          <w:p w14:paraId="79847D42" w14:textId="749D9EA8" w:rsidR="00290870" w:rsidRPr="009627EE" w:rsidRDefault="00D35B46" w:rsidP="0029087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Ne daugiau kaip </w:t>
            </w:r>
            <w:r w:rsidR="00290870" w:rsidRPr="009627EE">
              <w:rPr>
                <w:highlight w:val="yellow"/>
              </w:rPr>
              <w:t>1</w:t>
            </w:r>
          </w:p>
        </w:tc>
        <w:tc>
          <w:tcPr>
            <w:tcW w:w="2540" w:type="dxa"/>
          </w:tcPr>
          <w:p w14:paraId="6AC6495B" w14:textId="235F7261" w:rsidR="00290870" w:rsidRDefault="00290870" w:rsidP="00290870"/>
        </w:tc>
      </w:tr>
      <w:tr w:rsidR="00290870" w14:paraId="3CEE240D" w14:textId="77777777" w:rsidTr="00B60C8B">
        <w:tc>
          <w:tcPr>
            <w:tcW w:w="823" w:type="dxa"/>
          </w:tcPr>
          <w:p w14:paraId="185A742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1262E64" w14:textId="2D71D876" w:rsidR="00290870" w:rsidRDefault="00290870" w:rsidP="00290870">
            <w:r>
              <w:t xml:space="preserve">Guminių </w:t>
            </w:r>
            <w:r w:rsidR="004422F8">
              <w:t xml:space="preserve">kilpelių </w:t>
            </w:r>
            <w:r>
              <w:t>ritinių skaičius</w:t>
            </w:r>
          </w:p>
        </w:tc>
        <w:tc>
          <w:tcPr>
            <w:tcW w:w="2317" w:type="dxa"/>
          </w:tcPr>
          <w:p w14:paraId="10CE9DB4" w14:textId="18A4A36D" w:rsidR="00290870" w:rsidRPr="009627EE" w:rsidRDefault="00D35B46" w:rsidP="0029087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Ne mažiau kaip </w:t>
            </w:r>
            <w:r w:rsidR="00290870" w:rsidRPr="009627EE">
              <w:rPr>
                <w:highlight w:val="yellow"/>
              </w:rPr>
              <w:t>2</w:t>
            </w:r>
          </w:p>
        </w:tc>
        <w:tc>
          <w:tcPr>
            <w:tcW w:w="2540" w:type="dxa"/>
          </w:tcPr>
          <w:p w14:paraId="6184C107" w14:textId="1FB3B1CE" w:rsidR="00290870" w:rsidRDefault="00290870" w:rsidP="00290870"/>
        </w:tc>
      </w:tr>
      <w:tr w:rsidR="00290870" w14:paraId="585029EB" w14:textId="77777777" w:rsidTr="001B037F">
        <w:trPr>
          <w:trHeight w:val="70"/>
        </w:trPr>
        <w:tc>
          <w:tcPr>
            <w:tcW w:w="823" w:type="dxa"/>
          </w:tcPr>
          <w:p w14:paraId="67AE4E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51248AC" w14:textId="301B0228" w:rsidR="00290870" w:rsidRDefault="00290870" w:rsidP="00290870">
            <w:proofErr w:type="spellStart"/>
            <w:r>
              <w:t>Išvyniotuvų</w:t>
            </w:r>
            <w:proofErr w:type="spellEnd"/>
            <w:r>
              <w:t xml:space="preserve"> ašių išorinis skersmuo</w:t>
            </w:r>
          </w:p>
        </w:tc>
        <w:tc>
          <w:tcPr>
            <w:tcW w:w="2317" w:type="dxa"/>
          </w:tcPr>
          <w:p w14:paraId="497AB06C" w14:textId="52022FA5" w:rsidR="00290870" w:rsidRPr="00856146" w:rsidRDefault="00D35B46" w:rsidP="00D35B46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nuo </w:t>
            </w:r>
            <w:r w:rsidR="00290870" w:rsidRPr="00856146">
              <w:rPr>
                <w:highlight w:val="yellow"/>
              </w:rPr>
              <w:t>7</w:t>
            </w:r>
            <w:r>
              <w:rPr>
                <w:highlight w:val="yellow"/>
              </w:rPr>
              <w:t xml:space="preserve">0 iki 80 </w:t>
            </w:r>
            <w:r w:rsidR="00290870" w:rsidRPr="00856146">
              <w:rPr>
                <w:highlight w:val="yellow"/>
              </w:rPr>
              <w:t xml:space="preserve"> mm)</w:t>
            </w:r>
          </w:p>
        </w:tc>
        <w:tc>
          <w:tcPr>
            <w:tcW w:w="2540" w:type="dxa"/>
          </w:tcPr>
          <w:p w14:paraId="02CEF315" w14:textId="4BB8F903" w:rsidR="00290870" w:rsidRDefault="00290870" w:rsidP="00290870"/>
        </w:tc>
      </w:tr>
      <w:tr w:rsidR="00290870" w14:paraId="68411653" w14:textId="77777777" w:rsidTr="00B60C8B">
        <w:tc>
          <w:tcPr>
            <w:tcW w:w="823" w:type="dxa"/>
          </w:tcPr>
          <w:p w14:paraId="47B31685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C73C4A8" w14:textId="172E8662" w:rsidR="00290870" w:rsidRDefault="00290870" w:rsidP="00290870">
            <w:r>
              <w:t>Ritinių fiksacija ant ašies</w:t>
            </w:r>
          </w:p>
        </w:tc>
        <w:tc>
          <w:tcPr>
            <w:tcW w:w="2317" w:type="dxa"/>
          </w:tcPr>
          <w:p w14:paraId="404C40CA" w14:textId="09428DE9" w:rsidR="00290870" w:rsidRDefault="00290870" w:rsidP="00290870">
            <w:r>
              <w:t>Pneumatinė</w:t>
            </w:r>
          </w:p>
        </w:tc>
        <w:tc>
          <w:tcPr>
            <w:tcW w:w="2540" w:type="dxa"/>
          </w:tcPr>
          <w:p w14:paraId="485E6477" w14:textId="77777777" w:rsidR="00290870" w:rsidRDefault="00290870" w:rsidP="00290870"/>
        </w:tc>
      </w:tr>
      <w:tr w:rsidR="00290870" w14:paraId="3518EFE1" w14:textId="77777777" w:rsidTr="00B60C8B">
        <w:tc>
          <w:tcPr>
            <w:tcW w:w="823" w:type="dxa"/>
          </w:tcPr>
          <w:p w14:paraId="39E378F8" w14:textId="26941818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6A49C28" w14:textId="0389E1B1" w:rsidR="00290870" w:rsidRDefault="00290870" w:rsidP="00290870">
            <w:r>
              <w:t xml:space="preserve">Medžiagos </w:t>
            </w:r>
            <w:proofErr w:type="spellStart"/>
            <w:r>
              <w:t>išvyniotuvų</w:t>
            </w:r>
            <w:proofErr w:type="spellEnd"/>
            <w:r>
              <w:t xml:space="preserve"> įtempimo kontrolė</w:t>
            </w:r>
          </w:p>
        </w:tc>
        <w:tc>
          <w:tcPr>
            <w:tcW w:w="2317" w:type="dxa"/>
          </w:tcPr>
          <w:p w14:paraId="5407911B" w14:textId="276FDF7A" w:rsidR="00290870" w:rsidRDefault="00290870" w:rsidP="00290870">
            <w:r>
              <w:t xml:space="preserve">Elektroninė, reguliuojama, stabilaus palaikymo </w:t>
            </w:r>
          </w:p>
        </w:tc>
        <w:tc>
          <w:tcPr>
            <w:tcW w:w="2540" w:type="dxa"/>
          </w:tcPr>
          <w:p w14:paraId="4156AC33" w14:textId="367443C3" w:rsidR="00290870" w:rsidRDefault="00290870" w:rsidP="00290870"/>
        </w:tc>
      </w:tr>
      <w:tr w:rsidR="00290870" w14:paraId="2C2EFB6B" w14:textId="77777777" w:rsidTr="00B60C8B">
        <w:tc>
          <w:tcPr>
            <w:tcW w:w="823" w:type="dxa"/>
          </w:tcPr>
          <w:p w14:paraId="5E178D2B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88F8210" w14:textId="4C2855A7" w:rsidR="00290870" w:rsidRDefault="00290870" w:rsidP="00290870">
            <w:r>
              <w:t>Išvyniojamos medžiagos krašto kontrolė</w:t>
            </w:r>
          </w:p>
        </w:tc>
        <w:tc>
          <w:tcPr>
            <w:tcW w:w="2317" w:type="dxa"/>
          </w:tcPr>
          <w:p w14:paraId="447D78AD" w14:textId="38493CE7" w:rsidR="00290870" w:rsidRDefault="00290870" w:rsidP="00290870">
            <w:r>
              <w:t>Elektroninė, reguliuojama, stabilaus palaikymo</w:t>
            </w:r>
          </w:p>
        </w:tc>
        <w:tc>
          <w:tcPr>
            <w:tcW w:w="2540" w:type="dxa"/>
          </w:tcPr>
          <w:p w14:paraId="1C8B6F06" w14:textId="77777777" w:rsidR="00290870" w:rsidRDefault="00290870" w:rsidP="00290870"/>
        </w:tc>
      </w:tr>
      <w:tr w:rsidR="00290870" w14:paraId="70CE2926" w14:textId="77777777" w:rsidTr="00B60C8B">
        <w:tc>
          <w:tcPr>
            <w:tcW w:w="823" w:type="dxa"/>
          </w:tcPr>
          <w:p w14:paraId="50E5D3D0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1BFBBB04" w14:textId="300D8CBE" w:rsidR="00290870" w:rsidRDefault="00290870" w:rsidP="00290870">
            <w:r>
              <w:t>Medžiagos ritinio pabaigos indikacija</w:t>
            </w:r>
          </w:p>
        </w:tc>
        <w:tc>
          <w:tcPr>
            <w:tcW w:w="2317" w:type="dxa"/>
          </w:tcPr>
          <w:p w14:paraId="234243E0" w14:textId="12DD2B45" w:rsidR="00290870" w:rsidRDefault="00290870" w:rsidP="00290870">
            <w:r>
              <w:t>Taip</w:t>
            </w:r>
          </w:p>
        </w:tc>
        <w:tc>
          <w:tcPr>
            <w:tcW w:w="2540" w:type="dxa"/>
          </w:tcPr>
          <w:p w14:paraId="40329D6D" w14:textId="77777777" w:rsidR="00290870" w:rsidRDefault="00290870" w:rsidP="00290870"/>
        </w:tc>
      </w:tr>
      <w:tr w:rsidR="00290870" w14:paraId="4E923A31" w14:textId="77777777" w:rsidTr="00B60C8B">
        <w:tc>
          <w:tcPr>
            <w:tcW w:w="823" w:type="dxa"/>
          </w:tcPr>
          <w:p w14:paraId="787164E9" w14:textId="1A6D246B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1392466" w14:textId="5B5860DC" w:rsidR="00290870" w:rsidRDefault="00290870" w:rsidP="00290870">
            <w:r>
              <w:t>Kaukės sluoksnių sulydimas, lankelių prilydimas</w:t>
            </w:r>
          </w:p>
        </w:tc>
        <w:tc>
          <w:tcPr>
            <w:tcW w:w="2317" w:type="dxa"/>
          </w:tcPr>
          <w:p w14:paraId="78362A4D" w14:textId="70B7EEFD" w:rsidR="00290870" w:rsidRDefault="00290870" w:rsidP="00290870">
            <w:r>
              <w:t>Ultragarsinis</w:t>
            </w:r>
          </w:p>
        </w:tc>
        <w:tc>
          <w:tcPr>
            <w:tcW w:w="2540" w:type="dxa"/>
          </w:tcPr>
          <w:p w14:paraId="5101D697" w14:textId="77777777" w:rsidR="00290870" w:rsidRDefault="00290870" w:rsidP="00290870"/>
        </w:tc>
      </w:tr>
      <w:tr w:rsidR="00290870" w14:paraId="6F404283" w14:textId="77777777" w:rsidTr="00B60C8B">
        <w:tc>
          <w:tcPr>
            <w:tcW w:w="823" w:type="dxa"/>
          </w:tcPr>
          <w:p w14:paraId="4B423FFC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79D937E" w14:textId="0F4481B8" w:rsidR="00290870" w:rsidRDefault="00290870" w:rsidP="00290870">
            <w:r>
              <w:t>Galimybė įmontuoti logotipą į kaukės lydimo cilindrą</w:t>
            </w:r>
          </w:p>
        </w:tc>
        <w:tc>
          <w:tcPr>
            <w:tcW w:w="2317" w:type="dxa"/>
          </w:tcPr>
          <w:p w14:paraId="03303220" w14:textId="5231397F" w:rsidR="00290870" w:rsidRDefault="00290870" w:rsidP="00290870">
            <w:r>
              <w:t>Taip, lengvai keičiamas logotipo elementas</w:t>
            </w:r>
          </w:p>
        </w:tc>
        <w:tc>
          <w:tcPr>
            <w:tcW w:w="2540" w:type="dxa"/>
          </w:tcPr>
          <w:p w14:paraId="6AFFB7EF" w14:textId="77777777" w:rsidR="00290870" w:rsidRDefault="00290870" w:rsidP="00290870"/>
        </w:tc>
      </w:tr>
      <w:tr w:rsidR="00673985" w14:paraId="77F4471B" w14:textId="77777777" w:rsidTr="00B60C8B">
        <w:tc>
          <w:tcPr>
            <w:tcW w:w="823" w:type="dxa"/>
          </w:tcPr>
          <w:p w14:paraId="21BF0804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8A34D95" w14:textId="4F27A192" w:rsidR="00673985" w:rsidRDefault="00673985" w:rsidP="00673985">
            <w:r>
              <w:t>Informacijos spausdinimas/išdeginimas ant pagamintos kaukės</w:t>
            </w:r>
          </w:p>
        </w:tc>
        <w:tc>
          <w:tcPr>
            <w:tcW w:w="2317" w:type="dxa"/>
          </w:tcPr>
          <w:p w14:paraId="6BE41595" w14:textId="3E6E2E70" w:rsidR="00673985" w:rsidRDefault="00673985" w:rsidP="00673985">
            <w:r>
              <w:t>Taip. Rašalinis arba lazerinis</w:t>
            </w:r>
          </w:p>
        </w:tc>
        <w:tc>
          <w:tcPr>
            <w:tcW w:w="2540" w:type="dxa"/>
          </w:tcPr>
          <w:p w14:paraId="281CE7C5" w14:textId="77777777" w:rsidR="00673985" w:rsidRDefault="00673985" w:rsidP="00673985"/>
        </w:tc>
      </w:tr>
      <w:tr w:rsidR="00673985" w14:paraId="444FFF2F" w14:textId="77777777" w:rsidTr="00B60C8B">
        <w:tc>
          <w:tcPr>
            <w:tcW w:w="823" w:type="dxa"/>
          </w:tcPr>
          <w:p w14:paraId="7D6ABA39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027720A9" w14:textId="59C1CF9F" w:rsidR="00673985" w:rsidRDefault="00673985" w:rsidP="00673985">
            <w:r>
              <w:t xml:space="preserve">Mechanizmų </w:t>
            </w:r>
            <w:proofErr w:type="spellStart"/>
            <w:r>
              <w:t>past</w:t>
            </w:r>
            <w:r w:rsidR="00590567">
              <w:t>u</w:t>
            </w:r>
            <w:r>
              <w:t>mų</w:t>
            </w:r>
            <w:proofErr w:type="spellEnd"/>
            <w:r>
              <w:t xml:space="preserve"> ir posūkių pavaros</w:t>
            </w:r>
          </w:p>
        </w:tc>
        <w:tc>
          <w:tcPr>
            <w:tcW w:w="2317" w:type="dxa"/>
          </w:tcPr>
          <w:p w14:paraId="2F2CA1ED" w14:textId="026B73E5" w:rsidR="00673985" w:rsidRDefault="00673985" w:rsidP="00673985">
            <w:r>
              <w:t>Elektroninės servo pavaros su žingsniniais varikliais</w:t>
            </w:r>
          </w:p>
        </w:tc>
        <w:tc>
          <w:tcPr>
            <w:tcW w:w="2540" w:type="dxa"/>
          </w:tcPr>
          <w:p w14:paraId="5E4CD338" w14:textId="77777777" w:rsidR="00673985" w:rsidRDefault="00673985" w:rsidP="00673985"/>
        </w:tc>
      </w:tr>
      <w:tr w:rsidR="00673985" w14:paraId="65C90E66" w14:textId="77777777" w:rsidTr="00B60C8B">
        <w:tc>
          <w:tcPr>
            <w:tcW w:w="823" w:type="dxa"/>
          </w:tcPr>
          <w:p w14:paraId="05CA98C4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853558B" w14:textId="0E02A7BF" w:rsidR="00673985" w:rsidRDefault="00673985" w:rsidP="00673985">
            <w:r>
              <w:t>Pagamintų kaukių automatinis kaupiklis</w:t>
            </w:r>
          </w:p>
        </w:tc>
        <w:tc>
          <w:tcPr>
            <w:tcW w:w="2317" w:type="dxa"/>
          </w:tcPr>
          <w:p w14:paraId="40059421" w14:textId="53085B0A" w:rsidR="00673985" w:rsidRDefault="00D35B46" w:rsidP="00673985">
            <w:r>
              <w:t xml:space="preserve">nuo 10 </w:t>
            </w:r>
            <w:r w:rsidR="00673985">
              <w:t xml:space="preserve"> iki 50 vnt.</w:t>
            </w:r>
          </w:p>
        </w:tc>
        <w:tc>
          <w:tcPr>
            <w:tcW w:w="2540" w:type="dxa"/>
          </w:tcPr>
          <w:p w14:paraId="31109FA3" w14:textId="53DF0965" w:rsidR="00673985" w:rsidRDefault="00673985" w:rsidP="00673985"/>
        </w:tc>
      </w:tr>
      <w:tr w:rsidR="00673985" w14:paraId="5D5F4ABC" w14:textId="77777777" w:rsidTr="00B60C8B">
        <w:tc>
          <w:tcPr>
            <w:tcW w:w="823" w:type="dxa"/>
          </w:tcPr>
          <w:p w14:paraId="732340AE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A7540E8" w14:textId="46F78B4C" w:rsidR="00673985" w:rsidRDefault="00B35A6E" w:rsidP="00673985">
            <w:r>
              <w:t>Prisijungimo prie įrenginio valdymo iš išorės</w:t>
            </w:r>
            <w:r w:rsidR="00686CEF">
              <w:t xml:space="preserve"> servisui</w:t>
            </w:r>
          </w:p>
        </w:tc>
        <w:tc>
          <w:tcPr>
            <w:tcW w:w="2317" w:type="dxa"/>
          </w:tcPr>
          <w:p w14:paraId="6F47DB1F" w14:textId="29D70BF5" w:rsidR="00673985" w:rsidRDefault="00B35A6E" w:rsidP="00673985">
            <w:r>
              <w:t>Taip</w:t>
            </w:r>
          </w:p>
        </w:tc>
        <w:tc>
          <w:tcPr>
            <w:tcW w:w="2540" w:type="dxa"/>
          </w:tcPr>
          <w:p w14:paraId="32AE221C" w14:textId="669F59B7" w:rsidR="00673985" w:rsidRDefault="00B35A6E" w:rsidP="00673985">
            <w:proofErr w:type="spellStart"/>
            <w:r>
              <w:t>Remote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B35A6E" w14:paraId="2405188D" w14:textId="77777777" w:rsidTr="00B60C8B">
        <w:tc>
          <w:tcPr>
            <w:tcW w:w="823" w:type="dxa"/>
          </w:tcPr>
          <w:p w14:paraId="1D1E01B1" w14:textId="77777777" w:rsidR="00B35A6E" w:rsidRDefault="00B35A6E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3339DD2" w14:textId="77882E72" w:rsidR="00B35A6E" w:rsidRDefault="00E00ACD" w:rsidP="00673985">
            <w:r>
              <w:t>Gamybos d</w:t>
            </w:r>
            <w:r w:rsidR="00B35A6E">
              <w:t>uomenų n</w:t>
            </w:r>
            <w:r>
              <w:t>uskaitym</w:t>
            </w:r>
            <w:r w:rsidR="00410ED2">
              <w:t>as</w:t>
            </w:r>
            <w:r>
              <w:t xml:space="preserve"> į </w:t>
            </w:r>
            <w:r w:rsidR="00686CEF">
              <w:t xml:space="preserve">gamyklos </w:t>
            </w:r>
            <w:r>
              <w:t xml:space="preserve">serverius </w:t>
            </w:r>
          </w:p>
        </w:tc>
        <w:tc>
          <w:tcPr>
            <w:tcW w:w="2317" w:type="dxa"/>
          </w:tcPr>
          <w:p w14:paraId="0E3A55D0" w14:textId="5E64055D" w:rsidR="00B35A6E" w:rsidRDefault="00E00ACD" w:rsidP="00673985">
            <w:r>
              <w:t xml:space="preserve">Taip </w:t>
            </w:r>
          </w:p>
        </w:tc>
        <w:tc>
          <w:tcPr>
            <w:tcW w:w="2540" w:type="dxa"/>
          </w:tcPr>
          <w:p w14:paraId="6EFABBD7" w14:textId="2CB593F8" w:rsidR="00B35A6E" w:rsidRDefault="00686CEF" w:rsidP="00673985">
            <w:r>
              <w:t>BMS</w:t>
            </w:r>
          </w:p>
        </w:tc>
      </w:tr>
      <w:tr w:rsidR="00686CEF" w14:paraId="1E439775" w14:textId="77777777" w:rsidTr="00B60C8B">
        <w:tc>
          <w:tcPr>
            <w:tcW w:w="823" w:type="dxa"/>
          </w:tcPr>
          <w:p w14:paraId="1B7B9BE9" w14:textId="77777777" w:rsidR="00686CEF" w:rsidRDefault="00686CEF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01905B2" w14:textId="61D9B1A4" w:rsidR="00686CEF" w:rsidRDefault="00DE008A" w:rsidP="00673985">
            <w:r>
              <w:t xml:space="preserve">Konvejerinė pagamintų kaukių sistema, skirta prijungti prie automatinių pakavimo </w:t>
            </w:r>
            <w:r w:rsidR="00F84F52">
              <w:t>įrenginių</w:t>
            </w:r>
          </w:p>
        </w:tc>
        <w:tc>
          <w:tcPr>
            <w:tcW w:w="2317" w:type="dxa"/>
          </w:tcPr>
          <w:p w14:paraId="0AFC6585" w14:textId="2C39202B" w:rsidR="00410ED2" w:rsidRDefault="00410ED2" w:rsidP="00673985">
            <w:r>
              <w:t>Taip</w:t>
            </w:r>
          </w:p>
        </w:tc>
        <w:tc>
          <w:tcPr>
            <w:tcW w:w="2540" w:type="dxa"/>
          </w:tcPr>
          <w:p w14:paraId="0FCF4981" w14:textId="77777777" w:rsidR="00686CEF" w:rsidRDefault="00686CEF" w:rsidP="00673985"/>
        </w:tc>
      </w:tr>
      <w:tr w:rsidR="00410ED2" w14:paraId="059D3FEA" w14:textId="77777777" w:rsidTr="00B60C8B">
        <w:tc>
          <w:tcPr>
            <w:tcW w:w="823" w:type="dxa"/>
          </w:tcPr>
          <w:p w14:paraId="3E3D74F6" w14:textId="1F8B6A8E" w:rsidR="00410ED2" w:rsidRDefault="00410ED2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6BCE2B3" w14:textId="6AA18A8B" w:rsidR="00410ED2" w:rsidRDefault="00C0760F" w:rsidP="00673985">
            <w:r>
              <w:t>Elektroninis valdymo i</w:t>
            </w:r>
            <w:r w:rsidR="00410ED2">
              <w:t>ntegralumas su automatiniu pakavimo įrenginiu</w:t>
            </w:r>
          </w:p>
        </w:tc>
        <w:tc>
          <w:tcPr>
            <w:tcW w:w="2317" w:type="dxa"/>
          </w:tcPr>
          <w:p w14:paraId="2751C4FF" w14:textId="419D07D0" w:rsidR="00410ED2" w:rsidRDefault="00410ED2" w:rsidP="00673985">
            <w:r>
              <w:t>Taip</w:t>
            </w:r>
          </w:p>
        </w:tc>
        <w:tc>
          <w:tcPr>
            <w:tcW w:w="2540" w:type="dxa"/>
          </w:tcPr>
          <w:p w14:paraId="06FF278F" w14:textId="77777777" w:rsidR="00410ED2" w:rsidRDefault="00410ED2" w:rsidP="00673985"/>
        </w:tc>
      </w:tr>
      <w:tr w:rsidR="00673985" w14:paraId="16F5A4F8" w14:textId="77777777" w:rsidTr="00B60C8B">
        <w:tc>
          <w:tcPr>
            <w:tcW w:w="823" w:type="dxa"/>
          </w:tcPr>
          <w:p w14:paraId="04D7E0CB" w14:textId="681ACC39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8D77B40" w14:textId="5DB613FD" w:rsidR="00673985" w:rsidRDefault="00673985" w:rsidP="00673985">
            <w:r>
              <w:t>Gamyba atitinka EN  ISO 12100:20210 ir EN 60204-1:2018 reikalavimus</w:t>
            </w:r>
          </w:p>
        </w:tc>
        <w:tc>
          <w:tcPr>
            <w:tcW w:w="2317" w:type="dxa"/>
          </w:tcPr>
          <w:p w14:paraId="2DA0263C" w14:textId="2D29BEFB" w:rsidR="00673985" w:rsidRDefault="00673985" w:rsidP="00673985">
            <w:r>
              <w:t>Taip</w:t>
            </w:r>
          </w:p>
        </w:tc>
        <w:tc>
          <w:tcPr>
            <w:tcW w:w="2540" w:type="dxa"/>
          </w:tcPr>
          <w:p w14:paraId="73E7996B" w14:textId="5BA3E6F7" w:rsidR="00673985" w:rsidRDefault="00673985" w:rsidP="00673985">
            <w:r>
              <w:t>Pateikti sertifikatus</w:t>
            </w:r>
          </w:p>
        </w:tc>
      </w:tr>
      <w:tr w:rsidR="00673985" w14:paraId="72C6A352" w14:textId="77777777" w:rsidTr="00B60C8B">
        <w:tc>
          <w:tcPr>
            <w:tcW w:w="823" w:type="dxa"/>
          </w:tcPr>
          <w:p w14:paraId="44BE5ED0" w14:textId="67199F1D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64833CB" w14:textId="021F0C1B" w:rsidR="00673985" w:rsidRDefault="00673985" w:rsidP="00673985">
            <w:r>
              <w:t xml:space="preserve">Linija atitinka 2006/42/EC direktyvos reikalavimus </w:t>
            </w:r>
          </w:p>
        </w:tc>
        <w:tc>
          <w:tcPr>
            <w:tcW w:w="2317" w:type="dxa"/>
          </w:tcPr>
          <w:p w14:paraId="2AF7D19B" w14:textId="7C202818" w:rsidR="00673985" w:rsidRDefault="00673985" w:rsidP="00673985">
            <w:r>
              <w:t>Taip</w:t>
            </w:r>
          </w:p>
        </w:tc>
        <w:tc>
          <w:tcPr>
            <w:tcW w:w="2540" w:type="dxa"/>
          </w:tcPr>
          <w:p w14:paraId="0030FF81" w14:textId="39E07D41" w:rsidR="00673985" w:rsidRDefault="00673985" w:rsidP="00673985">
            <w:r>
              <w:t>Pateikti sertifikatus</w:t>
            </w:r>
          </w:p>
        </w:tc>
      </w:tr>
      <w:tr w:rsidR="00673985" w14:paraId="05CB8D73" w14:textId="77777777" w:rsidTr="00B60C8B">
        <w:tc>
          <w:tcPr>
            <w:tcW w:w="823" w:type="dxa"/>
          </w:tcPr>
          <w:p w14:paraId="4B08F8B1" w14:textId="5CFA17C4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239816F" w14:textId="2A644A8E" w:rsidR="00673985" w:rsidRDefault="00673985" w:rsidP="00673985">
            <w:r>
              <w:t xml:space="preserve">Sudėtinės dalys turi CE sertifikatus pagal </w:t>
            </w:r>
            <w:r w:rsidRPr="00B502D8">
              <w:t>EN 60204-1:2018 reikalavimus</w:t>
            </w:r>
          </w:p>
        </w:tc>
        <w:tc>
          <w:tcPr>
            <w:tcW w:w="2317" w:type="dxa"/>
          </w:tcPr>
          <w:p w14:paraId="63273EB6" w14:textId="78B5D711" w:rsidR="00673985" w:rsidRDefault="00673985" w:rsidP="00673985">
            <w:r>
              <w:t>Taip</w:t>
            </w:r>
          </w:p>
        </w:tc>
        <w:tc>
          <w:tcPr>
            <w:tcW w:w="2540" w:type="dxa"/>
          </w:tcPr>
          <w:p w14:paraId="739DBF94" w14:textId="57495561" w:rsidR="00673985" w:rsidRDefault="00673985" w:rsidP="00673985">
            <w:r>
              <w:t>Pateikti sertifikatus</w:t>
            </w:r>
          </w:p>
        </w:tc>
      </w:tr>
      <w:tr w:rsidR="00673985" w14:paraId="7C5C85F7" w14:textId="77777777" w:rsidTr="00B60C8B">
        <w:tc>
          <w:tcPr>
            <w:tcW w:w="823" w:type="dxa"/>
          </w:tcPr>
          <w:p w14:paraId="1B1E8920" w14:textId="016E9A31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D7F522F" w14:textId="042DCEA8" w:rsidR="00673985" w:rsidRDefault="00673985" w:rsidP="00673985">
            <w:r>
              <w:t>Pagamintos kaukės kokybės reikalavimai</w:t>
            </w:r>
          </w:p>
        </w:tc>
        <w:tc>
          <w:tcPr>
            <w:tcW w:w="2317" w:type="dxa"/>
          </w:tcPr>
          <w:p w14:paraId="1880D2CE" w14:textId="3E9F4F9B" w:rsidR="00673985" w:rsidRDefault="00673985" w:rsidP="00673985">
            <w:r>
              <w:t>Pagaminta veido kaukė turi atitikti reikalavimus</w:t>
            </w:r>
            <w:r w:rsidR="00BD56E5">
              <w:t xml:space="preserve">, </w:t>
            </w:r>
            <w:r>
              <w:t>numatytus</w:t>
            </w:r>
            <w:r w:rsidR="00BD56E5">
              <w:t xml:space="preserve"> </w:t>
            </w:r>
            <w:r w:rsidR="00BD56E5">
              <w:lastRenderedPageBreak/>
              <w:t>suderintuose standartuose EN 149: 2001 + A1: 2009</w:t>
            </w:r>
          </w:p>
        </w:tc>
        <w:tc>
          <w:tcPr>
            <w:tcW w:w="2540" w:type="dxa"/>
          </w:tcPr>
          <w:p w14:paraId="2123FAE2" w14:textId="2ED8FCAD" w:rsidR="00673985" w:rsidRDefault="00673985" w:rsidP="00673985"/>
        </w:tc>
      </w:tr>
      <w:tr w:rsidR="00673985" w14:paraId="61A76A5C" w14:textId="77777777" w:rsidTr="00B60C8B">
        <w:tc>
          <w:tcPr>
            <w:tcW w:w="823" w:type="dxa"/>
          </w:tcPr>
          <w:p w14:paraId="427A5FF7" w14:textId="0DC0CD19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BC0533B" w14:textId="1EBE40FC" w:rsidR="00673985" w:rsidRDefault="00673985" w:rsidP="00673985">
            <w:r>
              <w:t xml:space="preserve">Garantinis terminas </w:t>
            </w:r>
          </w:p>
        </w:tc>
        <w:tc>
          <w:tcPr>
            <w:tcW w:w="2317" w:type="dxa"/>
          </w:tcPr>
          <w:p w14:paraId="4C45E9BB" w14:textId="4AE0BA18" w:rsidR="00673985" w:rsidRDefault="00673985" w:rsidP="00673985">
            <w:r>
              <w:t xml:space="preserve">3 metai nuo įrangos priėmimo į eksploataciją ir tai </w:t>
            </w:r>
            <w:r w:rsidR="00590567">
              <w:t>patvirtinančio</w:t>
            </w:r>
            <w:r>
              <w:t xml:space="preserve"> akto pasirašymo</w:t>
            </w:r>
          </w:p>
        </w:tc>
        <w:tc>
          <w:tcPr>
            <w:tcW w:w="2540" w:type="dxa"/>
          </w:tcPr>
          <w:p w14:paraId="312488F8" w14:textId="77777777" w:rsidR="00673985" w:rsidRDefault="00673985" w:rsidP="00673985"/>
        </w:tc>
      </w:tr>
    </w:tbl>
    <w:p w14:paraId="6A89669A" w14:textId="0AE2BAFC" w:rsidR="00F34E97" w:rsidRDefault="00F34E97" w:rsidP="008D58C4"/>
    <w:sectPr w:rsidR="00F34E97" w:rsidSect="00141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C1D71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46A00"/>
    <w:multiLevelType w:val="hybridMultilevel"/>
    <w:tmpl w:val="8AEE4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17E24"/>
    <w:multiLevelType w:val="hybridMultilevel"/>
    <w:tmpl w:val="E1D66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igita Sokolovaitė">
    <w15:presenceInfo w15:providerId="AD" w15:userId="S-1-5-21-1229272821-329068152-839522115-7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97"/>
    <w:rsid w:val="00040102"/>
    <w:rsid w:val="00067E5C"/>
    <w:rsid w:val="00141237"/>
    <w:rsid w:val="001611D1"/>
    <w:rsid w:val="001B037F"/>
    <w:rsid w:val="001D16CF"/>
    <w:rsid w:val="00290870"/>
    <w:rsid w:val="002A6882"/>
    <w:rsid w:val="002D7A20"/>
    <w:rsid w:val="00336521"/>
    <w:rsid w:val="003B48BF"/>
    <w:rsid w:val="003E4CD4"/>
    <w:rsid w:val="00410ED2"/>
    <w:rsid w:val="00420D15"/>
    <w:rsid w:val="004422F8"/>
    <w:rsid w:val="00451DA8"/>
    <w:rsid w:val="00481FE6"/>
    <w:rsid w:val="00490335"/>
    <w:rsid w:val="004A49AF"/>
    <w:rsid w:val="004F2F73"/>
    <w:rsid w:val="00556574"/>
    <w:rsid w:val="005874FD"/>
    <w:rsid w:val="00590567"/>
    <w:rsid w:val="00673985"/>
    <w:rsid w:val="00686CEF"/>
    <w:rsid w:val="006A2C3F"/>
    <w:rsid w:val="00767539"/>
    <w:rsid w:val="00790A14"/>
    <w:rsid w:val="00790E1D"/>
    <w:rsid w:val="007926F0"/>
    <w:rsid w:val="00794E15"/>
    <w:rsid w:val="007C15E8"/>
    <w:rsid w:val="007E18AB"/>
    <w:rsid w:val="00842133"/>
    <w:rsid w:val="00856146"/>
    <w:rsid w:val="00862DD1"/>
    <w:rsid w:val="008A6E9B"/>
    <w:rsid w:val="008C163B"/>
    <w:rsid w:val="008D58C4"/>
    <w:rsid w:val="008D5FCF"/>
    <w:rsid w:val="009376AD"/>
    <w:rsid w:val="009627EE"/>
    <w:rsid w:val="00973403"/>
    <w:rsid w:val="0097674C"/>
    <w:rsid w:val="009C61FC"/>
    <w:rsid w:val="009D5120"/>
    <w:rsid w:val="00A14E69"/>
    <w:rsid w:val="00A55300"/>
    <w:rsid w:val="00A6173B"/>
    <w:rsid w:val="00AD153C"/>
    <w:rsid w:val="00B03252"/>
    <w:rsid w:val="00B35A6E"/>
    <w:rsid w:val="00B60C8B"/>
    <w:rsid w:val="00B67F93"/>
    <w:rsid w:val="00BD56E5"/>
    <w:rsid w:val="00C0760F"/>
    <w:rsid w:val="00C210FD"/>
    <w:rsid w:val="00C35F74"/>
    <w:rsid w:val="00C56081"/>
    <w:rsid w:val="00CA1D71"/>
    <w:rsid w:val="00D32A6D"/>
    <w:rsid w:val="00D35B46"/>
    <w:rsid w:val="00DA6016"/>
    <w:rsid w:val="00DB5F90"/>
    <w:rsid w:val="00DE008A"/>
    <w:rsid w:val="00E00ACD"/>
    <w:rsid w:val="00E34BFC"/>
    <w:rsid w:val="00E44A83"/>
    <w:rsid w:val="00E66AB5"/>
    <w:rsid w:val="00EF2A9E"/>
    <w:rsid w:val="00F34E97"/>
    <w:rsid w:val="00F35B83"/>
    <w:rsid w:val="00F57171"/>
    <w:rsid w:val="00F84F52"/>
    <w:rsid w:val="00FA7936"/>
    <w:rsid w:val="00FE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A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5B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B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B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B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B8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5B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B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B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B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B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2314</Words>
  <Characters>1320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computer</cp:lastModifiedBy>
  <cp:revision>4</cp:revision>
  <dcterms:created xsi:type="dcterms:W3CDTF">2021-02-15T11:53:00Z</dcterms:created>
  <dcterms:modified xsi:type="dcterms:W3CDTF">2021-02-17T13:59:00Z</dcterms:modified>
</cp:coreProperties>
</file>